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Starší vozidla vstupující do systému VDV přípustných kategorií S, V, Vplus</w:t>
      </w:r>
      <w:bookmarkEnd w:id="3"/>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Vozidla kategorie Vplus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AC5634">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AC5634">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AC5634">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AC5634">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AC5634">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AC5634">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AC5634">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AC5634">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Vozidla operativní zálohy musí být umístěny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9E336" w14:textId="77777777" w:rsidR="00945657" w:rsidRDefault="00945657" w:rsidP="0025090D">
      <w:pPr>
        <w:spacing w:after="0" w:line="240" w:lineRule="auto"/>
      </w:pPr>
      <w:r>
        <w:separator/>
      </w:r>
    </w:p>
  </w:endnote>
  <w:endnote w:type="continuationSeparator" w:id="0">
    <w:p w14:paraId="27CF910D" w14:textId="77777777" w:rsidR="00945657" w:rsidRDefault="00945657" w:rsidP="0025090D">
      <w:pPr>
        <w:spacing w:after="0" w:line="240" w:lineRule="auto"/>
      </w:pPr>
      <w:r>
        <w:continuationSeparator/>
      </w:r>
    </w:p>
  </w:endnote>
  <w:endnote w:type="continuationNotice" w:id="1">
    <w:p w14:paraId="4D07A691" w14:textId="77777777" w:rsidR="00945657" w:rsidRDefault="009456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53FBF" w14:textId="77777777" w:rsidR="00945657" w:rsidRDefault="00945657" w:rsidP="0025090D">
      <w:pPr>
        <w:spacing w:after="0" w:line="240" w:lineRule="auto"/>
      </w:pPr>
      <w:r>
        <w:separator/>
      </w:r>
    </w:p>
  </w:footnote>
  <w:footnote w:type="continuationSeparator" w:id="0">
    <w:p w14:paraId="6F57724E" w14:textId="77777777" w:rsidR="00945657" w:rsidRDefault="00945657" w:rsidP="0025090D">
      <w:pPr>
        <w:spacing w:after="0" w:line="240" w:lineRule="auto"/>
      </w:pPr>
      <w:r>
        <w:continuationSeparator/>
      </w:r>
    </w:p>
  </w:footnote>
  <w:footnote w:type="continuationNotice" w:id="1">
    <w:p w14:paraId="23573120" w14:textId="77777777" w:rsidR="00945657" w:rsidRDefault="00945657">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657"/>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C5634"/>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2021-05-04T16:38:00Z</dcterms:created>
  <dcterms:modified xsi:type="dcterms:W3CDTF">2021-05-04T16:38:00Z</dcterms:modified>
</cp:coreProperties>
</file>